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31F8EAA3" w:rsidR="00974E99" w:rsidRPr="00405755" w:rsidRDefault="00017D94" w:rsidP="00D12F28">
            <w:pPr>
              <w:pStyle w:val="Documenttype"/>
            </w:pPr>
            <w:r>
              <w:t xml:space="preserve">Draft </w:t>
            </w:r>
            <w:r w:rsidR="00974E99"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1617D125" w:rsidR="00111E0A" w:rsidRPr="00405755" w:rsidRDefault="00CE4C2C" w:rsidP="00111E0A">
      <w:pPr>
        <w:pStyle w:val="Documentnumber"/>
      </w:pPr>
      <w:r>
        <w:t>R</w:t>
      </w:r>
      <w:r w:rsidR="00675172">
        <w:t>XXXX</w:t>
      </w:r>
    </w:p>
    <w:p w14:paraId="091DC824" w14:textId="77777777" w:rsidR="00111E0A" w:rsidRPr="00405755" w:rsidRDefault="00111E0A" w:rsidP="003274DB"/>
    <w:p w14:paraId="5693B397" w14:textId="3E964613" w:rsidR="00776004" w:rsidRPr="00954CD7" w:rsidRDefault="00675172" w:rsidP="00564664">
      <w:pPr>
        <w:pStyle w:val="Documentname"/>
      </w:pPr>
      <w:r>
        <w:rPr>
          <w:bCs/>
        </w:rPr>
        <w:t xml:space="preserve">design and operation </w:t>
      </w:r>
      <w:r w:rsidR="000E5DC1">
        <w:rPr>
          <w:bCs/>
        </w:rPr>
        <w:t xml:space="preserve">in </w:t>
      </w:r>
      <w:r w:rsidR="008222DE">
        <w:rPr>
          <w:bCs/>
        </w:rPr>
        <w:t xml:space="preserve">the provision of </w:t>
      </w:r>
      <w:r w:rsidR="000E5DC1">
        <w:rPr>
          <w:bCs/>
        </w:rPr>
        <w:t>marine aids to navigation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Pr="00405755" w:rsidRDefault="005378B8" w:rsidP="00D74AE1"/>
    <w:p w14:paraId="7818C905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9E4C9F6" w14:textId="139DAE94" w:rsidR="006A48A6" w:rsidRDefault="005378B8" w:rsidP="005378B8">
      <w:pPr>
        <w:pStyle w:val="Documentdate"/>
      </w:pPr>
      <w:r w:rsidRPr="00405755">
        <w:t>Document date</w:t>
      </w:r>
      <w:r w:rsidR="009B2204">
        <w:t>: October</w:t>
      </w:r>
      <w:r w:rsidR="00CE4C2C">
        <w:t xml:space="preserve"> 2017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3E9722E9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186D7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62D6F2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C951B3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665527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18727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CEB5E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ED9DA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42924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7F1B01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DFC3797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5F2D4B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9C51A6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92D76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F740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52DA8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D7FFD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C7FE41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5EAE5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F73189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9568B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7DF3D6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42603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3C24F1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83528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20251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F8903E" w14:textId="77777777" w:rsidR="00914E26" w:rsidRPr="00405755" w:rsidRDefault="00914E26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3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34BA65FE" w:rsidR="00954CD7" w:rsidRDefault="00954CD7" w:rsidP="00470488">
      <w:pPr>
        <w:pStyle w:val="List1-recommendation"/>
      </w:pPr>
      <w:r>
        <w:t>T</w:t>
      </w:r>
      <w:r w:rsidRPr="00954CD7">
        <w:t xml:space="preserve">he work of IALA in </w:t>
      </w:r>
      <w:r w:rsidR="00675172">
        <w:t>delivering</w:t>
      </w:r>
      <w:r w:rsidR="000E5DC1">
        <w:t xml:space="preserve"> Marine Aids to Navigation</w:t>
      </w:r>
      <w:r w:rsidR="00675172">
        <w:t xml:space="preserve"> </w:t>
      </w:r>
      <w:r w:rsidR="00665B37">
        <w:t xml:space="preserve">to achieve the recommended </w:t>
      </w:r>
      <w:proofErr w:type="spellStart"/>
      <w:r w:rsidR="00665B37">
        <w:t>AtoN</w:t>
      </w:r>
      <w:proofErr w:type="spellEnd"/>
      <w:r w:rsidR="00665B37">
        <w:t xml:space="preserve"> availability</w:t>
      </w:r>
    </w:p>
    <w:p w14:paraId="362F65CF" w14:textId="6778ED40" w:rsidR="00BD59BD" w:rsidRPr="00BA7EEF" w:rsidRDefault="00BD59BD" w:rsidP="00BD59BD">
      <w:pPr>
        <w:pStyle w:val="Noting"/>
      </w:pPr>
      <w:r>
        <w:rPr>
          <w:b/>
        </w:rPr>
        <w:t>NOTING</w:t>
      </w:r>
      <w:r>
        <w:t xml:space="preserve"> that </w:t>
      </w:r>
      <w:r w:rsidR="00675172" w:rsidRPr="00675172">
        <w:t>various</w:t>
      </w:r>
      <w:r w:rsidRPr="00675172">
        <w:t xml:space="preserve"> IALA </w:t>
      </w:r>
      <w:r w:rsidR="00675172" w:rsidRPr="00675172">
        <w:t>Guidelines</w:t>
      </w:r>
      <w:r w:rsidR="000E5DC1" w:rsidRPr="00675172">
        <w:t xml:space="preserve"> </w:t>
      </w:r>
      <w:r w:rsidR="00675172" w:rsidRPr="00675172">
        <w:t>offer</w:t>
      </w:r>
      <w:r w:rsidR="000E5DC1" w:rsidRPr="00675172">
        <w:t xml:space="preserve"> practical</w:t>
      </w:r>
      <w:r w:rsidR="000E5DC1">
        <w:t xml:space="preserve"> guidance </w:t>
      </w:r>
      <w:r>
        <w:t xml:space="preserve">that will help an authority </w:t>
      </w:r>
      <w:r w:rsidR="000E5DC1">
        <w:t>provide and manage Marine Aids to Navigation in a</w:t>
      </w:r>
      <w:r w:rsidR="00675172">
        <w:t xml:space="preserve"> safe, efficient and</w:t>
      </w:r>
      <w:r w:rsidR="000E5DC1">
        <w:t xml:space="preserve"> responsible manner</w:t>
      </w:r>
      <w:r w:rsidR="00675172">
        <w:t xml:space="preserve"> that wil</w:t>
      </w:r>
      <w:r w:rsidR="00665B37">
        <w:t xml:space="preserve">l lead to high </w:t>
      </w:r>
      <w:proofErr w:type="spellStart"/>
      <w:r w:rsidR="00665B37">
        <w:t>AtoN</w:t>
      </w:r>
      <w:proofErr w:type="spellEnd"/>
      <w:r w:rsidR="00665B37">
        <w:t xml:space="preserve"> performance</w:t>
      </w:r>
      <w:r>
        <w:t>.</w:t>
      </w:r>
    </w:p>
    <w:p w14:paraId="53617FEE" w14:textId="77777777" w:rsidR="00954CD7" w:rsidRDefault="00166C2E" w:rsidP="001B7940">
      <w:pPr>
        <w:pStyle w:val="Noting"/>
      </w:pPr>
      <w:r>
        <w:rPr>
          <w:b/>
        </w:rPr>
        <w:t>RECOGNISING</w:t>
      </w:r>
      <w:r w:rsidR="00954CD7">
        <w:t xml:space="preserve"> </w:t>
      </w:r>
    </w:p>
    <w:p w14:paraId="773D1945" w14:textId="7F099B2E" w:rsidR="00675172" w:rsidRDefault="00675172" w:rsidP="00742935">
      <w:pPr>
        <w:pStyle w:val="List1-recommendation"/>
        <w:numPr>
          <w:ilvl w:val="0"/>
          <w:numId w:val="38"/>
        </w:numPr>
      </w:pPr>
      <w:r>
        <w:t xml:space="preserve">Marine Aids to Navigation require </w:t>
      </w:r>
      <w:del w:id="4" w:author="Dan Manchester" w:date="2019-03-20T15:15:00Z">
        <w:r w:rsidDel="00461E10">
          <w:delText xml:space="preserve">careful </w:delText>
        </w:r>
      </w:del>
      <w:ins w:id="5" w:author="Dan Manchester" w:date="2019-03-20T15:15:00Z">
        <w:r w:rsidR="00461E10">
          <w:t xml:space="preserve">proper </w:t>
        </w:r>
      </w:ins>
      <w:r>
        <w:t>design and m</w:t>
      </w:r>
      <w:r w:rsidR="008471DB">
        <w:t>anufacture</w:t>
      </w:r>
      <w:r>
        <w:t xml:space="preserve"> in order to</w:t>
      </w:r>
      <w:r w:rsidR="007F13CB">
        <w:t xml:space="preserve"> provide a reliable service.</w:t>
      </w:r>
      <w:r>
        <w:t xml:space="preserve">  </w:t>
      </w:r>
    </w:p>
    <w:p w14:paraId="4DF0949D" w14:textId="43623037" w:rsidR="008471DB" w:rsidRDefault="007F13CB" w:rsidP="00665B37">
      <w:pPr>
        <w:pStyle w:val="List1-recommendation"/>
        <w:numPr>
          <w:ilvl w:val="0"/>
          <w:numId w:val="38"/>
        </w:numPr>
        <w:rPr>
          <w:ins w:id="6" w:author="Dan Manchester" w:date="2019-03-20T15:15:00Z"/>
        </w:rPr>
      </w:pPr>
      <w:r>
        <w:t xml:space="preserve">Marine </w:t>
      </w:r>
      <w:r w:rsidR="00742935">
        <w:t>Aids to Navigation</w:t>
      </w:r>
      <w:r w:rsidR="00742935" w:rsidRPr="00377F0D">
        <w:t xml:space="preserve"> equipment </w:t>
      </w:r>
      <w:r w:rsidR="008471DB">
        <w:t xml:space="preserve">require appropriate maintenance regimes </w:t>
      </w:r>
      <w:r w:rsidR="00665B37">
        <w:t>to perform to design standards.</w:t>
      </w:r>
    </w:p>
    <w:p w14:paraId="28E074B7" w14:textId="33A7ACDC" w:rsidR="00461E10" w:rsidRDefault="00461E10" w:rsidP="00665B37">
      <w:pPr>
        <w:pStyle w:val="List1-recommendation"/>
        <w:numPr>
          <w:ilvl w:val="0"/>
          <w:numId w:val="38"/>
        </w:numPr>
        <w:rPr>
          <w:ins w:id="7" w:author="Dan Manchester" w:date="2019-03-20T15:17:00Z"/>
        </w:rPr>
      </w:pPr>
      <w:ins w:id="8" w:author="Dan Manchester" w:date="2019-03-20T15:16:00Z">
        <w:r>
          <w:t>Marine Aids to Navigation equipment are often located in environmentally sensitive areas</w:t>
        </w:r>
      </w:ins>
      <w:ins w:id="9" w:author="Dan Manchester" w:date="2019-03-20T15:17:00Z">
        <w:r>
          <w:t xml:space="preserve"> and can contain hazardous materials.</w:t>
        </w:r>
      </w:ins>
    </w:p>
    <w:p w14:paraId="429F431F" w14:textId="11D299C3" w:rsidR="00461E10" w:rsidRDefault="00461E10" w:rsidP="00665B37">
      <w:pPr>
        <w:pStyle w:val="List1-recommendation"/>
        <w:numPr>
          <w:ilvl w:val="0"/>
          <w:numId w:val="38"/>
        </w:numPr>
      </w:pPr>
      <w:ins w:id="10" w:author="Dan Manchester" w:date="2019-03-20T15:17:00Z">
        <w:r>
          <w:t>Marine Aids to Navigation</w:t>
        </w:r>
      </w:ins>
      <w:ins w:id="11" w:author="Dan Manchester" w:date="2019-03-20T15:18:00Z">
        <w:r>
          <w:t xml:space="preserve"> construction and maintenance </w:t>
        </w:r>
      </w:ins>
      <w:ins w:id="12" w:author="Dan Manchester" w:date="2019-03-20T15:17:00Z">
        <w:r>
          <w:t>often</w:t>
        </w:r>
      </w:ins>
      <w:ins w:id="13" w:author="Dan Manchester" w:date="2019-03-20T15:19:00Z">
        <w:r>
          <w:t xml:space="preserve"> place workers in</w:t>
        </w:r>
      </w:ins>
      <w:ins w:id="14" w:author="Dan Manchester" w:date="2019-03-20T15:18:00Z">
        <w:r>
          <w:t xml:space="preserve"> high risk </w:t>
        </w:r>
      </w:ins>
      <w:ins w:id="15" w:author="Dan Manchester" w:date="2019-03-20T15:19:00Z">
        <w:r>
          <w:t>situations.</w:t>
        </w:r>
      </w:ins>
    </w:p>
    <w:p w14:paraId="575F7560" w14:textId="77777777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proofErr w:type="spellStart"/>
      <w:r w:rsidR="00CE4C2C">
        <w:t>AtoN</w:t>
      </w:r>
      <w:proofErr w:type="spellEnd"/>
      <w:r w:rsidR="00CE4C2C">
        <w:t xml:space="preserve"> </w:t>
      </w:r>
      <w:r w:rsidR="00954CD7">
        <w:t>Engineering and Sustainability Committee</w:t>
      </w:r>
      <w:r>
        <w:t>,</w:t>
      </w:r>
    </w:p>
    <w:p w14:paraId="0426D805" w14:textId="19A6696F" w:rsidR="001B7940" w:rsidRPr="00405755" w:rsidDel="005D6B05" w:rsidRDefault="00A326AC" w:rsidP="001B7940">
      <w:pPr>
        <w:pStyle w:val="Noting"/>
        <w:rPr>
          <w:del w:id="16" w:author="Dan Manchester" w:date="2019-03-20T16:29:00Z"/>
          <w:b/>
        </w:rPr>
      </w:pPr>
      <w:del w:id="17" w:author="Dan Manchester" w:date="2019-03-20T16:29:00Z">
        <w:r w:rsidDel="005D6B05">
          <w:rPr>
            <w:b/>
          </w:rPr>
          <w:delText>ADOPTS</w:delText>
        </w:r>
        <w:r w:rsidR="00B9146E" w:rsidRPr="00B9146E" w:rsidDel="005D6B05">
          <w:delText xml:space="preserve"> </w:delText>
        </w:r>
        <w:r w:rsidR="00CE4C2C" w:rsidDel="005D6B05">
          <w:delText xml:space="preserve">Recommendation </w:delText>
        </w:r>
        <w:r w:rsidR="00CE4C2C" w:rsidRPr="00461E10" w:rsidDel="005D6B05">
          <w:rPr>
            <w:highlight w:val="yellow"/>
            <w:rPrChange w:id="18" w:author="Dan Manchester" w:date="2019-03-20T15:21:00Z">
              <w:rPr/>
            </w:rPrChange>
          </w:rPr>
          <w:delText>IALA1020-R</w:delText>
        </w:r>
        <w:r w:rsidR="008471DB" w:rsidRPr="00461E10" w:rsidDel="005D6B05">
          <w:rPr>
            <w:highlight w:val="yellow"/>
            <w:rPrChange w:id="19" w:author="Dan Manchester" w:date="2019-03-20T15:21:00Z">
              <w:rPr/>
            </w:rPrChange>
          </w:rPr>
          <w:delText>XXXX</w:delText>
        </w:r>
        <w:r w:rsidR="00954CD7" w:rsidRPr="00461E10" w:rsidDel="005D6B05">
          <w:rPr>
            <w:highlight w:val="yellow"/>
            <w:rPrChange w:id="20" w:author="Dan Manchester" w:date="2019-03-20T15:21:00Z">
              <w:rPr/>
            </w:rPrChange>
          </w:rPr>
          <w:delText xml:space="preserve"> on </w:delText>
        </w:r>
      </w:del>
      <w:del w:id="21" w:author="Dan Manchester" w:date="2019-03-20T15:21:00Z">
        <w:r w:rsidR="00665B37" w:rsidRPr="00461E10" w:rsidDel="00461E10">
          <w:rPr>
            <w:bCs/>
            <w:highlight w:val="yellow"/>
            <w:rPrChange w:id="22" w:author="Dan Manchester" w:date="2019-03-20T15:21:00Z">
              <w:rPr>
                <w:bCs/>
              </w:rPr>
            </w:rPrChange>
          </w:rPr>
          <w:delText>Good Practice Design and O</w:delText>
        </w:r>
        <w:r w:rsidR="008471DB" w:rsidRPr="00461E10" w:rsidDel="00461E10">
          <w:rPr>
            <w:bCs/>
            <w:highlight w:val="yellow"/>
            <w:rPrChange w:id="23" w:author="Dan Manchester" w:date="2019-03-20T15:21:00Z">
              <w:rPr>
                <w:bCs/>
              </w:rPr>
            </w:rPrChange>
          </w:rPr>
          <w:delText xml:space="preserve">peration </w:delText>
        </w:r>
        <w:r w:rsidR="008222DE" w:rsidRPr="00461E10" w:rsidDel="00461E10">
          <w:rPr>
            <w:highlight w:val="yellow"/>
            <w:rPrChange w:id="24" w:author="Dan Manchester" w:date="2019-03-20T15:21:00Z">
              <w:rPr/>
            </w:rPrChange>
          </w:rPr>
          <w:delText>in the Provision of Marine</w:delText>
        </w:r>
        <w:r w:rsidR="00954CD7" w:rsidRPr="00461E10" w:rsidDel="00461E10">
          <w:rPr>
            <w:highlight w:val="yellow"/>
            <w:rPrChange w:id="25" w:author="Dan Manchester" w:date="2019-03-20T15:21:00Z">
              <w:rPr/>
            </w:rPrChange>
          </w:rPr>
          <w:delText xml:space="preserve"> Aids to Navigation</w:delText>
        </w:r>
        <w:r w:rsidR="001B7940" w:rsidRPr="00461E10" w:rsidDel="00461E10">
          <w:rPr>
            <w:highlight w:val="yellow"/>
            <w:rPrChange w:id="26" w:author="Dan Manchester" w:date="2019-03-20T15:21:00Z">
              <w:rPr/>
            </w:rPrChange>
          </w:rPr>
          <w:delText>,</w:delText>
        </w:r>
      </w:del>
    </w:p>
    <w:p w14:paraId="6139D9C2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0B71F399" w14:textId="77777777" w:rsidR="005736B3" w:rsidRDefault="00B9146E" w:rsidP="001B7940">
      <w:pPr>
        <w:pStyle w:val="Noting"/>
        <w:rPr>
          <w:ins w:id="27" w:author="Dan Manchester" w:date="2019-03-20T15:30:00Z"/>
        </w:rPr>
      </w:pPr>
      <w:r>
        <w:rPr>
          <w:b/>
        </w:rPr>
        <w:t>RECOMMENDS</w:t>
      </w:r>
      <w:r>
        <w:t xml:space="preserve"> </w:t>
      </w:r>
      <w:r w:rsidR="00954CD7">
        <w:t xml:space="preserve">that </w:t>
      </w:r>
      <w:r w:rsidR="00954CD7" w:rsidRPr="009462EC">
        <w:t xml:space="preserve">National Members and other </w:t>
      </w:r>
      <w:r w:rsidR="00954CD7">
        <w:t>marine aids to navigation a</w:t>
      </w:r>
      <w:r w:rsidR="00954CD7" w:rsidRPr="009462EC">
        <w:t xml:space="preserve">uthorities </w:t>
      </w:r>
      <w:r w:rsidR="00954CD7">
        <w:t xml:space="preserve">responsible for </w:t>
      </w:r>
      <w:r w:rsidR="00EE1E6C">
        <w:t>the provision of Aids to Navigation</w:t>
      </w:r>
      <w:ins w:id="28" w:author="Dan Manchester" w:date="2019-03-20T15:30:00Z">
        <w:r w:rsidR="005736B3">
          <w:t>:</w:t>
        </w:r>
      </w:ins>
      <w:r w:rsidR="00EE1E6C">
        <w:t xml:space="preserve"> </w:t>
      </w:r>
    </w:p>
    <w:p w14:paraId="0363CC2F" w14:textId="418F33A4" w:rsidR="00B9146E" w:rsidRDefault="00EE1E6C">
      <w:pPr>
        <w:pStyle w:val="Noting"/>
        <w:numPr>
          <w:ilvl w:val="0"/>
          <w:numId w:val="39"/>
        </w:numPr>
        <w:rPr>
          <w:ins w:id="29" w:author="Dan Manchester" w:date="2019-03-20T15:26:00Z"/>
          <w:color w:val="FF0000"/>
        </w:rPr>
        <w:pPrChange w:id="30" w:author="Dan Manchester" w:date="2019-03-20T15:30:00Z">
          <w:pPr>
            <w:pStyle w:val="Noting"/>
          </w:pPr>
        </w:pPrChange>
      </w:pPr>
      <w:r>
        <w:t>implement</w:t>
      </w:r>
      <w:ins w:id="31" w:author="Dan Manchester" w:date="2019-03-20T15:25:00Z">
        <w:r w:rsidR="005736B3">
          <w:t xml:space="preserve"> systematic procedures</w:t>
        </w:r>
      </w:ins>
      <w:del w:id="32" w:author="Dan Manchester" w:date="2019-03-20T15:25:00Z">
        <w:r w:rsidDel="005736B3">
          <w:delText xml:space="preserve"> </w:delText>
        </w:r>
        <w:r w:rsidR="008471DB" w:rsidDel="005736B3">
          <w:delText>a formal system</w:delText>
        </w:r>
      </w:del>
      <w:r w:rsidR="008471DB">
        <w:t xml:space="preserve"> for the design, maintenance</w:t>
      </w:r>
      <w:ins w:id="33" w:author="Dan Manchester" w:date="2019-03-20T15:26:00Z">
        <w:r w:rsidR="005736B3">
          <w:t>,</w:t>
        </w:r>
      </w:ins>
      <w:r w:rsidR="008471DB">
        <w:t xml:space="preserve"> and </w:t>
      </w:r>
      <w:ins w:id="34" w:author="Dan Manchester" w:date="2019-03-20T15:26:00Z">
        <w:r w:rsidR="005736B3">
          <w:t xml:space="preserve">safe and sustainable </w:t>
        </w:r>
      </w:ins>
      <w:r w:rsidR="008471DB">
        <w:t>operation of their Marine Aids to Navigation and associated equipment</w:t>
      </w:r>
      <w:ins w:id="35" w:author="Dan Manchester" w:date="2019-03-20T15:40:00Z">
        <w:r w:rsidR="00E24C88">
          <w:t xml:space="preserve"> to meet or exceed the required </w:t>
        </w:r>
        <w:proofErr w:type="spellStart"/>
        <w:r w:rsidR="00E24C88">
          <w:t>AtoN</w:t>
        </w:r>
        <w:proofErr w:type="spellEnd"/>
        <w:r w:rsidR="00E24C88">
          <w:t xml:space="preserve"> performance</w:t>
        </w:r>
      </w:ins>
      <w:ins w:id="36" w:author="Dan Manchester" w:date="2019-03-20T15:26:00Z">
        <w:r w:rsidR="005736B3">
          <w:t>; and,</w:t>
        </w:r>
      </w:ins>
      <w:del w:id="37" w:author="Dan Manchester" w:date="2019-03-20T15:26:00Z">
        <w:r w:rsidR="008471DB" w:rsidDel="005736B3">
          <w:delText>.</w:delText>
        </w:r>
        <w:r w:rsidR="00AC1E7A" w:rsidDel="005736B3">
          <w:delText xml:space="preserve"> </w:delText>
        </w:r>
        <w:r w:rsidR="00AC1E7A" w:rsidRPr="00AC1E7A" w:rsidDel="005736B3">
          <w:rPr>
            <w:color w:val="FF0000"/>
          </w:rPr>
          <w:delText>Add sustainability?</w:delText>
        </w:r>
      </w:del>
    </w:p>
    <w:p w14:paraId="5CBA344C" w14:textId="42768259" w:rsidR="00E24C88" w:rsidRDefault="00E24C88" w:rsidP="00E24C88">
      <w:pPr>
        <w:pStyle w:val="Noting"/>
        <w:numPr>
          <w:ilvl w:val="0"/>
          <w:numId w:val="39"/>
        </w:numPr>
        <w:rPr>
          <w:ins w:id="38" w:author="Dan Manchester" w:date="2019-03-20T15:38:00Z"/>
        </w:rPr>
      </w:pPr>
      <w:ins w:id="39" w:author="Dan Manchester" w:date="2019-03-20T15:38:00Z">
        <w:r>
          <w:t>u</w:t>
        </w:r>
      </w:ins>
      <w:ins w:id="40" w:author="Dan Manchester" w:date="2019-03-20T15:31:00Z">
        <w:r w:rsidR="005736B3">
          <w:t xml:space="preserve">se </w:t>
        </w:r>
      </w:ins>
      <w:r w:rsidR="00D57D9C">
        <w:t>applicable</w:t>
      </w:r>
      <w:ins w:id="41" w:author="Dan Manchester" w:date="2019-03-20T15:31:00Z">
        <w:r w:rsidR="005736B3">
          <w:t xml:space="preserve"> national, local, or otherwise </w:t>
        </w:r>
      </w:ins>
      <w:ins w:id="42" w:author="Dan Manchester" w:date="2019-03-20T15:37:00Z">
        <w:r>
          <w:t>appropriate</w:t>
        </w:r>
      </w:ins>
      <w:ins w:id="43" w:author="Dan Manchester" w:date="2019-03-20T15:32:00Z">
        <w:r w:rsidR="005736B3">
          <w:t xml:space="preserve"> design and building codes</w:t>
        </w:r>
      </w:ins>
      <w:ins w:id="44" w:author="Dan Manchester" w:date="2019-03-20T15:35:00Z">
        <w:r>
          <w:t xml:space="preserve">, along with sound engineering </w:t>
        </w:r>
      </w:ins>
      <w:ins w:id="45" w:author="Dan Manchester" w:date="2019-03-20T15:36:00Z">
        <w:r>
          <w:t>principles,</w:t>
        </w:r>
      </w:ins>
      <w:ins w:id="46" w:author="Dan Manchester" w:date="2019-03-20T15:32:00Z">
        <w:r w:rsidR="005736B3">
          <w:t xml:space="preserve"> to ensure</w:t>
        </w:r>
      </w:ins>
      <w:ins w:id="47" w:author="Dan Manchester" w:date="2019-03-20T15:36:00Z">
        <w:r>
          <w:t>, sustainable,</w:t>
        </w:r>
      </w:ins>
      <w:ins w:id="48" w:author="Dan Manchester" w:date="2019-03-20T15:32:00Z">
        <w:r w:rsidR="005736B3">
          <w:t xml:space="preserve"> durable</w:t>
        </w:r>
      </w:ins>
      <w:ins w:id="49" w:author="Dan Manchester" w:date="2019-03-20T15:36:00Z">
        <w:r>
          <w:t>,</w:t>
        </w:r>
      </w:ins>
      <w:ins w:id="50" w:author="Dan Manchester" w:date="2019-03-20T15:32:00Z">
        <w:r w:rsidR="005736B3">
          <w:t xml:space="preserve"> and fit for purpose assets</w:t>
        </w:r>
      </w:ins>
      <w:ins w:id="51" w:author="Dan Manchester" w:date="2019-03-20T15:41:00Z">
        <w:r>
          <w:t>; and,</w:t>
        </w:r>
      </w:ins>
    </w:p>
    <w:p w14:paraId="7F33797F" w14:textId="4AC567BF" w:rsidR="005736B3" w:rsidRDefault="00E24C88">
      <w:pPr>
        <w:pStyle w:val="Noting"/>
        <w:numPr>
          <w:ilvl w:val="0"/>
          <w:numId w:val="39"/>
        </w:numPr>
        <w:pPrChange w:id="52" w:author="Dan Manchester" w:date="2019-03-20T15:38:00Z">
          <w:pPr>
            <w:pStyle w:val="Noting"/>
          </w:pPr>
        </w:pPrChange>
      </w:pPr>
      <w:ins w:id="53" w:author="Dan Manchester" w:date="2019-03-20T15:37:00Z">
        <w:r>
          <w:t>actively seek to reduce environmental impact and continuously seek to improve safe working environments.</w:t>
        </w:r>
      </w:ins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lastRenderedPageBreak/>
        <w:t>REQUESTS</w:t>
      </w:r>
      <w:r>
        <w:t xml:space="preserve"> </w:t>
      </w:r>
      <w:r w:rsidRPr="00A326AC">
        <w:t>the</w:t>
      </w:r>
      <w:r w:rsidR="00CE4C2C">
        <w:t xml:space="preserve"> </w:t>
      </w:r>
      <w:proofErr w:type="spellStart"/>
      <w:r w:rsidR="00CE4C2C">
        <w:t>AtoN</w:t>
      </w:r>
      <w:proofErr w:type="spellEnd"/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3"/>
    <w:p w14:paraId="6B311C9E" w14:textId="77777777" w:rsidR="0044753A" w:rsidRPr="0044753A" w:rsidRDefault="0044753A" w:rsidP="00954CD7">
      <w:pPr>
        <w:pStyle w:val="BodyText"/>
      </w:pPr>
    </w:p>
    <w:sectPr w:rsidR="0044753A" w:rsidRPr="0044753A" w:rsidSect="0083218D">
      <w:headerReference w:type="default" r:id="rId1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97076" w14:textId="77777777" w:rsidR="003B3208" w:rsidRDefault="003B3208" w:rsidP="003274DB">
      <w:r>
        <w:separator/>
      </w:r>
    </w:p>
    <w:p w14:paraId="582C4CB7" w14:textId="77777777" w:rsidR="003B3208" w:rsidRDefault="003B3208"/>
  </w:endnote>
  <w:endnote w:type="continuationSeparator" w:id="0">
    <w:p w14:paraId="155B7CF7" w14:textId="77777777" w:rsidR="003B3208" w:rsidRDefault="003B3208" w:rsidP="003274DB">
      <w:r>
        <w:continuationSeparator/>
      </w:r>
    </w:p>
    <w:p w14:paraId="71D5CB98" w14:textId="77777777" w:rsidR="003B3208" w:rsidRDefault="003B32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6DE11" w14:textId="77777777" w:rsidR="00F46BFA" w:rsidRDefault="00F46B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4470B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7E665F7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2CE25699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02210952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486F4B2E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6810A" w14:textId="77777777" w:rsidR="00F46BFA" w:rsidRDefault="00F46BF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148F4FB1" w14:textId="77777777" w:rsidR="007A72CF" w:rsidRDefault="007A72CF" w:rsidP="007A72CF">
    <w:pPr>
      <w:pStyle w:val="Footerportrait"/>
    </w:pPr>
  </w:p>
  <w:p w14:paraId="58F0EC2D" w14:textId="11175298" w:rsidR="007A72CF" w:rsidRPr="007A72CF" w:rsidRDefault="0029197E" w:rsidP="007A72CF">
    <w:pPr>
      <w:pStyle w:val="Footerportrait"/>
      <w:rPr>
        <w:rStyle w:val="PageNumber"/>
      </w:rPr>
    </w:pPr>
    <w:fldSimple w:instr=" STYLEREF &quot;Document type&quot; \* MERGEFORMAT ">
      <w:r w:rsidR="006A4430">
        <w:t>Draft IALA Recommendation</w:t>
      </w:r>
    </w:fldSimple>
    <w:r w:rsidR="007A72CF">
      <w:t xml:space="preserve"> </w:t>
    </w:r>
    <w:fldSimple w:instr=" STYLEREF &quot;Document number&quot; \* MERGEFORMAT ">
      <w:r w:rsidR="006A4430">
        <w:t>RXXXX</w:t>
      </w:r>
    </w:fldSimple>
    <w:r w:rsidR="00564664">
      <w:t xml:space="preserve"> </w:t>
    </w:r>
    <w:fldSimple w:instr=" STYLEREF &quot;Document name&quot; \* MERGEFORMAT ">
      <w:r w:rsidR="006A4430" w:rsidRPr="006A4430">
        <w:rPr>
          <w:b w:val="0"/>
          <w:bCs/>
          <w:lang w:val="en-US"/>
        </w:rPr>
        <w:t>design and operation in the provision of marine aids</w:t>
      </w:r>
      <w:r w:rsidR="006A4430">
        <w:t xml:space="preserve"> to navigation</w:t>
      </w:r>
    </w:fldSimple>
    <w:r w:rsidR="007A72CF">
      <w:tab/>
    </w:r>
  </w:p>
  <w:p w14:paraId="2DA16100" w14:textId="6256265B" w:rsidR="008608A4" w:rsidRDefault="0029197E" w:rsidP="007A72CF">
    <w:pPr>
      <w:pStyle w:val="Footerportrait"/>
    </w:pPr>
    <w:fldSimple w:instr=" STYLEREF &quot;Edition number&quot; \* MERGEFORMAT ">
      <w:r w:rsidR="006A4430">
        <w:t>Edition 1.0</w:t>
      </w:r>
    </w:fldSimple>
    <w:r w:rsidR="007A72CF">
      <w:t xml:space="preserve"> </w:t>
    </w:r>
    <w:fldSimple w:instr=" STYLEREF &quot;Document date&quot; \* MERGEFORMAT ">
      <w:r w:rsidR="006A4430">
        <w:t>Document date: October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AC1E7A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C6D60" w14:textId="77777777" w:rsidR="003B3208" w:rsidRDefault="003B3208" w:rsidP="003274DB">
      <w:r>
        <w:separator/>
      </w:r>
    </w:p>
    <w:p w14:paraId="77BCB5DE" w14:textId="77777777" w:rsidR="003B3208" w:rsidRDefault="003B3208"/>
  </w:footnote>
  <w:footnote w:type="continuationSeparator" w:id="0">
    <w:p w14:paraId="3683A91A" w14:textId="77777777" w:rsidR="003B3208" w:rsidRDefault="003B3208" w:rsidP="003274DB">
      <w:r>
        <w:continuationSeparator/>
      </w:r>
    </w:p>
    <w:p w14:paraId="73FB19DE" w14:textId="77777777" w:rsidR="003B3208" w:rsidRDefault="003B32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FD20C" w14:textId="77777777" w:rsidR="00F46BFA" w:rsidRDefault="00F46B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60ECEBFA" w:rsidR="002E4993" w:rsidRPr="00ED2A8D" w:rsidRDefault="002E4993" w:rsidP="0005390F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1111">
      <w:t>ENG</w:t>
    </w:r>
    <w:r w:rsidR="0005390F">
      <w:t>9-</w:t>
    </w:r>
    <w:r w:rsidR="00F46BFA">
      <w:t>12.</w:t>
    </w:r>
    <w:ins w:id="0" w:author="Tom Southall" w:date="2019-04-26T11:54:00Z">
      <w:r w:rsidR="006A4430">
        <w:t>2</w:t>
      </w:r>
    </w:ins>
    <w:bookmarkStart w:id="1" w:name="_GoBack"/>
    <w:bookmarkEnd w:id="1"/>
    <w:del w:id="2" w:author="Tom Southall" w:date="2019-04-26T11:54:00Z">
      <w:r w:rsidR="00F46BFA" w:rsidDel="006A4430">
        <w:delText>1</w:delText>
      </w:r>
    </w:del>
    <w:r w:rsidR="00F46BFA">
      <w:t>2</w:t>
    </w:r>
  </w:p>
  <w:p w14:paraId="6C0A185C" w14:textId="77777777" w:rsidR="002E4993" w:rsidRPr="00ED2A8D" w:rsidRDefault="002E4993" w:rsidP="008747E0">
    <w:pPr>
      <w:pStyle w:val="Header"/>
    </w:pPr>
  </w:p>
  <w:p w14:paraId="5A55714A" w14:textId="77777777" w:rsidR="002E4993" w:rsidRDefault="002E4993" w:rsidP="008747E0">
    <w:pPr>
      <w:pStyle w:val="Header"/>
    </w:pPr>
  </w:p>
  <w:p w14:paraId="1AE80511" w14:textId="77777777" w:rsidR="002E4993" w:rsidRDefault="002E4993" w:rsidP="008747E0">
    <w:pPr>
      <w:pStyle w:val="Header"/>
    </w:pPr>
  </w:p>
  <w:p w14:paraId="52172734" w14:textId="77777777" w:rsidR="002E4993" w:rsidRDefault="002E4993" w:rsidP="008747E0">
    <w:pPr>
      <w:pStyle w:val="Header"/>
    </w:pPr>
  </w:p>
  <w:p w14:paraId="5D47E169" w14:textId="77777777" w:rsidR="002E4993" w:rsidRDefault="002E4993" w:rsidP="008747E0">
    <w:pPr>
      <w:pStyle w:val="Header"/>
    </w:pPr>
  </w:p>
  <w:p w14:paraId="299F6C16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C9F6732" wp14:editId="1A46B60B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2E4993" w:rsidRPr="00ED2A8D" w:rsidRDefault="002E4993" w:rsidP="008747E0">
    <w:pPr>
      <w:pStyle w:val="Header"/>
    </w:pPr>
  </w:p>
  <w:p w14:paraId="4859521B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E2CBE" w14:textId="77777777" w:rsidR="00F46BFA" w:rsidRDefault="00F46BF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2E4993" w:rsidRPr="00ED2A8D" w:rsidRDefault="002E4993" w:rsidP="008747E0">
    <w:pPr>
      <w:pStyle w:val="Header"/>
    </w:pPr>
  </w:p>
  <w:p w14:paraId="248ABD6E" w14:textId="77777777" w:rsidR="002E4993" w:rsidRDefault="002E4993" w:rsidP="008747E0">
    <w:pPr>
      <w:pStyle w:val="Header"/>
    </w:pPr>
  </w:p>
  <w:p w14:paraId="7991EFF6" w14:textId="77777777" w:rsidR="002E4993" w:rsidRDefault="002E4993" w:rsidP="008747E0">
    <w:pPr>
      <w:pStyle w:val="Header"/>
    </w:pPr>
  </w:p>
  <w:p w14:paraId="6EAFA9C0" w14:textId="77777777" w:rsidR="002E4993" w:rsidRDefault="002E4993" w:rsidP="008747E0">
    <w:pPr>
      <w:pStyle w:val="Header"/>
    </w:pPr>
  </w:p>
  <w:p w14:paraId="64100E7A" w14:textId="77777777" w:rsidR="002E4993" w:rsidRPr="00441393" w:rsidRDefault="002E4993" w:rsidP="00441393">
    <w:pPr>
      <w:pStyle w:val="Contents"/>
    </w:pPr>
    <w:r>
      <w:t>DOCUMENT REVISION</w:t>
    </w:r>
  </w:p>
  <w:p w14:paraId="57085588" w14:textId="77777777" w:rsidR="002E4993" w:rsidRPr="00ED2A8D" w:rsidRDefault="002E4993" w:rsidP="008747E0">
    <w:pPr>
      <w:pStyle w:val="Header"/>
    </w:pPr>
  </w:p>
  <w:p w14:paraId="75C61BDE" w14:textId="77777777" w:rsidR="002E4993" w:rsidRPr="00AC33A2" w:rsidRDefault="002E4993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16B4FDF"/>
    <w:multiLevelType w:val="hybridMultilevel"/>
    <w:tmpl w:val="8D0208C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1"/>
  </w:num>
  <w:num w:numId="4">
    <w:abstractNumId w:val="13"/>
  </w:num>
  <w:num w:numId="5">
    <w:abstractNumId w:val="20"/>
  </w:num>
  <w:num w:numId="6">
    <w:abstractNumId w:val="11"/>
  </w:num>
  <w:num w:numId="7">
    <w:abstractNumId w:val="14"/>
  </w:num>
  <w:num w:numId="8">
    <w:abstractNumId w:val="26"/>
  </w:num>
  <w:num w:numId="9">
    <w:abstractNumId w:val="31"/>
  </w:num>
  <w:num w:numId="10">
    <w:abstractNumId w:val="28"/>
  </w:num>
  <w:num w:numId="11">
    <w:abstractNumId w:val="27"/>
  </w:num>
  <w:num w:numId="12">
    <w:abstractNumId w:val="25"/>
  </w:num>
  <w:num w:numId="13">
    <w:abstractNumId w:val="16"/>
  </w:num>
  <w:num w:numId="14">
    <w:abstractNumId w:val="29"/>
  </w:num>
  <w:num w:numId="15">
    <w:abstractNumId w:val="10"/>
  </w:num>
  <w:num w:numId="16">
    <w:abstractNumId w:val="22"/>
  </w:num>
  <w:num w:numId="17">
    <w:abstractNumId w:val="17"/>
  </w:num>
  <w:num w:numId="18">
    <w:abstractNumId w:val="19"/>
  </w:num>
  <w:num w:numId="19">
    <w:abstractNumId w:val="15"/>
  </w:num>
  <w:num w:numId="20">
    <w:abstractNumId w:val="34"/>
  </w:num>
  <w:num w:numId="21">
    <w:abstractNumId w:val="32"/>
  </w:num>
  <w:num w:numId="22">
    <w:abstractNumId w:val="33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5"/>
  </w:num>
  <w:num w:numId="34">
    <w:abstractNumId w:val="23"/>
  </w:num>
  <w:num w:numId="35">
    <w:abstractNumId w:val="33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  <w15:person w15:author="Dan Manchester">
    <w15:presenceInfo w15:providerId="AD" w15:userId="S::dan.manchester@marsys.com.au::f14299df-efd1-4137-950e-c48c1a39a2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17D94"/>
    <w:rsid w:val="00023C4D"/>
    <w:rsid w:val="000258F6"/>
    <w:rsid w:val="000379A7"/>
    <w:rsid w:val="00040954"/>
    <w:rsid w:val="00040EB8"/>
    <w:rsid w:val="00047206"/>
    <w:rsid w:val="00051929"/>
    <w:rsid w:val="00053255"/>
    <w:rsid w:val="0005390F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A12BC"/>
    <w:rsid w:val="001B7940"/>
    <w:rsid w:val="001C16E6"/>
    <w:rsid w:val="001D4A3E"/>
    <w:rsid w:val="001E416D"/>
    <w:rsid w:val="00201337"/>
    <w:rsid w:val="002022EA"/>
    <w:rsid w:val="00205B17"/>
    <w:rsid w:val="00205D9B"/>
    <w:rsid w:val="002146F2"/>
    <w:rsid w:val="002204DA"/>
    <w:rsid w:val="0022371A"/>
    <w:rsid w:val="002520AD"/>
    <w:rsid w:val="002547CB"/>
    <w:rsid w:val="00257DF8"/>
    <w:rsid w:val="00257E4A"/>
    <w:rsid w:val="0027175D"/>
    <w:rsid w:val="0029197E"/>
    <w:rsid w:val="002C044E"/>
    <w:rsid w:val="002D4256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3208"/>
    <w:rsid w:val="003B5C7C"/>
    <w:rsid w:val="003C7C34"/>
    <w:rsid w:val="003D0F37"/>
    <w:rsid w:val="003D49C0"/>
    <w:rsid w:val="003D5150"/>
    <w:rsid w:val="003D73C8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1E10"/>
    <w:rsid w:val="0046468D"/>
    <w:rsid w:val="00470488"/>
    <w:rsid w:val="00474527"/>
    <w:rsid w:val="00492A8D"/>
    <w:rsid w:val="004B518C"/>
    <w:rsid w:val="004C3279"/>
    <w:rsid w:val="004D24EC"/>
    <w:rsid w:val="004D5939"/>
    <w:rsid w:val="004D5CB6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736B3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D6B05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7038"/>
    <w:rsid w:val="00665B37"/>
    <w:rsid w:val="00666061"/>
    <w:rsid w:val="00667424"/>
    <w:rsid w:val="00667792"/>
    <w:rsid w:val="00671677"/>
    <w:rsid w:val="006750F2"/>
    <w:rsid w:val="00675172"/>
    <w:rsid w:val="00682F47"/>
    <w:rsid w:val="0068553C"/>
    <w:rsid w:val="00685F34"/>
    <w:rsid w:val="006975A8"/>
    <w:rsid w:val="00697AF7"/>
    <w:rsid w:val="006A4430"/>
    <w:rsid w:val="006A48A6"/>
    <w:rsid w:val="006B2D4C"/>
    <w:rsid w:val="006C26D4"/>
    <w:rsid w:val="006C3053"/>
    <w:rsid w:val="006C40D2"/>
    <w:rsid w:val="006E0E7D"/>
    <w:rsid w:val="006E2635"/>
    <w:rsid w:val="006F1C14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13CB"/>
    <w:rsid w:val="007F562F"/>
    <w:rsid w:val="007F7544"/>
    <w:rsid w:val="007F78EC"/>
    <w:rsid w:val="00800995"/>
    <w:rsid w:val="00822227"/>
    <w:rsid w:val="008222DE"/>
    <w:rsid w:val="008260F9"/>
    <w:rsid w:val="0083218D"/>
    <w:rsid w:val="008326B2"/>
    <w:rsid w:val="008336A7"/>
    <w:rsid w:val="00846831"/>
    <w:rsid w:val="008471DB"/>
    <w:rsid w:val="00850F97"/>
    <w:rsid w:val="0085242A"/>
    <w:rsid w:val="00856939"/>
    <w:rsid w:val="008608A4"/>
    <w:rsid w:val="00861111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01D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2204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22F"/>
    <w:rsid w:val="00A72ED7"/>
    <w:rsid w:val="00A90D86"/>
    <w:rsid w:val="00A94DFA"/>
    <w:rsid w:val="00A97C44"/>
    <w:rsid w:val="00AA3E01"/>
    <w:rsid w:val="00AA5DF4"/>
    <w:rsid w:val="00AB04DD"/>
    <w:rsid w:val="00AC1E7A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4C2C"/>
    <w:rsid w:val="00CE5E46"/>
    <w:rsid w:val="00D03225"/>
    <w:rsid w:val="00D12F28"/>
    <w:rsid w:val="00D1463A"/>
    <w:rsid w:val="00D21C6A"/>
    <w:rsid w:val="00D3700C"/>
    <w:rsid w:val="00D40847"/>
    <w:rsid w:val="00D44A9B"/>
    <w:rsid w:val="00D47A1C"/>
    <w:rsid w:val="00D57D9C"/>
    <w:rsid w:val="00D653B1"/>
    <w:rsid w:val="00D65EF9"/>
    <w:rsid w:val="00D66946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E34A9"/>
    <w:rsid w:val="00DF172E"/>
    <w:rsid w:val="00DF68EA"/>
    <w:rsid w:val="00E01272"/>
    <w:rsid w:val="00E03846"/>
    <w:rsid w:val="00E20A7D"/>
    <w:rsid w:val="00E24C88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46BFA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9B6C-96BF-4BC4-AA2E-B5A3479F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Tom Southall</cp:lastModifiedBy>
  <cp:revision>5</cp:revision>
  <dcterms:created xsi:type="dcterms:W3CDTF">2019-03-21T15:26:00Z</dcterms:created>
  <dcterms:modified xsi:type="dcterms:W3CDTF">2019-04-26T09:54:00Z</dcterms:modified>
  <cp:category/>
</cp:coreProperties>
</file>